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7221"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7221"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CF5EC1">
        <w:trPr>
          <w:cantSplit/>
          <w:ins w:id="18" w:author="David Halford (NESO)" w:date="2024-10-07T10:46:00Z"/>
        </w:trPr>
        <w:tc>
          <w:tcPr>
            <w:tcW w:w="2297" w:type="dxa"/>
          </w:tcPr>
          <w:p w14:paraId="176D8046" w14:textId="5457D98C" w:rsidR="00EE2659" w:rsidRPr="007E0B31" w:rsidRDefault="00EE2659" w:rsidP="00213EC2">
            <w:pPr>
              <w:pStyle w:val="Level1Text"/>
              <w:tabs>
                <w:tab w:val="left" w:pos="0"/>
              </w:tabs>
              <w:ind w:left="0" w:firstLine="0"/>
              <w:jc w:val="both"/>
              <w:rPr>
                <w:ins w:id="19" w:author="David Halford (NESO)" w:date="2024-10-07T10:46:00Z"/>
                <w:rFonts w:cs="Arial"/>
                <w:b/>
                <w:color w:val="auto"/>
                <w:lang w:val="en-GB"/>
              </w:rPr>
            </w:pPr>
            <w:ins w:id="20" w:author="David Halford (NESO)" w:date="2024-10-07T10:46:00Z">
              <w:r>
                <w:rPr>
                  <w:rFonts w:cs="Arial"/>
                  <w:b/>
                  <w:color w:val="auto"/>
                  <w:lang w:val="en-GB"/>
                </w:rPr>
                <w:t xml:space="preserve">Designated Information </w:t>
              </w:r>
              <w:r w:rsidR="005878D7">
                <w:rPr>
                  <w:rFonts w:cs="Arial"/>
                  <w:b/>
                  <w:color w:val="auto"/>
                  <w:lang w:val="en-GB"/>
                </w:rPr>
                <w:t>Exchange System</w:t>
              </w:r>
            </w:ins>
          </w:p>
        </w:tc>
        <w:tc>
          <w:tcPr>
            <w:tcW w:w="7221" w:type="dxa"/>
          </w:tcPr>
          <w:p w14:paraId="5EDEB360" w14:textId="7AABCF1C" w:rsidR="00EE2659" w:rsidRPr="00171CD0" w:rsidRDefault="00171CD0" w:rsidP="00213EC2">
            <w:pPr>
              <w:jc w:val="both"/>
              <w:rPr>
                <w:ins w:id="21" w:author="David Halford (NESO)" w:date="2024-10-07T10:46:00Z"/>
                <w:rFonts w:cs="Arial"/>
              </w:rPr>
            </w:pPr>
            <w:ins w:id="22" w:author="David Halford (NESO)" w:date="2024-10-17T10:43:00Z">
              <w:r w:rsidRPr="00171CD0">
                <w:rPr>
                  <w:rStyle w:val="cf01"/>
                  <w:rFonts w:ascii="Arial" w:hAnsi="Arial" w:cs="Arial"/>
                  <w:sz w:val="20"/>
                  <w:szCs w:val="20"/>
                  <w:rPrChange w:id="23" w:author="David Halford (NESO)" w:date="2024-10-17T10:43:00Z">
                    <w:rPr>
                      <w:rStyle w:val="cf01"/>
                    </w:rPr>
                  </w:rPrChange>
                </w:rPr>
                <w:t xml:space="preserve">A facsimile machine or an </w:t>
              </w:r>
              <w:r w:rsidRPr="00171CD0">
                <w:rPr>
                  <w:rStyle w:val="cf11"/>
                  <w:rFonts w:ascii="Arial" w:hAnsi="Arial" w:cs="Arial"/>
                  <w:sz w:val="20"/>
                  <w:szCs w:val="20"/>
                  <w:rPrChange w:id="24" w:author="David Halford (NESO)" w:date="2024-10-17T10:43:00Z">
                    <w:rPr>
                      <w:rStyle w:val="cf11"/>
                    </w:rPr>
                  </w:rPrChange>
                </w:rPr>
                <w:t>Electronic Communication Platform</w:t>
              </w:r>
              <w:r w:rsidRPr="00171CD0">
                <w:rPr>
                  <w:rStyle w:val="cf01"/>
                  <w:rFonts w:ascii="Arial" w:hAnsi="Arial" w:cs="Arial"/>
                  <w:sz w:val="20"/>
                  <w:szCs w:val="20"/>
                  <w:rPrChange w:id="25" w:author="David Halford (NESO)" w:date="2024-10-17T10:43:00Z">
                    <w:rPr>
                      <w:rStyle w:val="cf01"/>
                    </w:rPr>
                  </w:rPrChange>
                </w:rPr>
                <w:t>,</w:t>
              </w:r>
              <w:r w:rsidRPr="00171CD0">
                <w:rPr>
                  <w:rStyle w:val="cf11"/>
                  <w:rFonts w:ascii="Arial" w:hAnsi="Arial" w:cs="Arial"/>
                  <w:sz w:val="20"/>
                  <w:szCs w:val="20"/>
                  <w:rPrChange w:id="26" w:author="David Halford (NESO)" w:date="2024-10-17T10:43:00Z">
                    <w:rPr>
                      <w:rStyle w:val="cf11"/>
                    </w:rPr>
                  </w:rPrChange>
                </w:rPr>
                <w:t xml:space="preserve"> </w:t>
              </w:r>
              <w:r w:rsidRPr="00171CD0">
                <w:rPr>
                  <w:rStyle w:val="cf01"/>
                  <w:rFonts w:ascii="Arial" w:hAnsi="Arial" w:cs="Arial"/>
                  <w:sz w:val="20"/>
                  <w:szCs w:val="20"/>
                  <w:rPrChange w:id="27" w:author="David Halford (NESO)" w:date="2024-10-17T10:43:00Z">
                    <w:rPr>
                      <w:rStyle w:val="cf01"/>
                    </w:rPr>
                  </w:rPrChange>
                </w:rPr>
                <w:t xml:space="preserve">as agreed between each </w:t>
              </w:r>
              <w:r w:rsidRPr="00171CD0">
                <w:rPr>
                  <w:rStyle w:val="cf11"/>
                  <w:rFonts w:ascii="Arial" w:hAnsi="Arial" w:cs="Arial"/>
                  <w:sz w:val="20"/>
                  <w:szCs w:val="20"/>
                  <w:rPrChange w:id="28" w:author="David Halford (NESO)" w:date="2024-10-17T10:43:00Z">
                    <w:rPr>
                      <w:rStyle w:val="cf11"/>
                    </w:rPr>
                  </w:rPrChange>
                </w:rPr>
                <w:t>User</w:t>
              </w:r>
              <w:r w:rsidRPr="00171CD0">
                <w:rPr>
                  <w:rStyle w:val="cf01"/>
                  <w:rFonts w:ascii="Arial" w:hAnsi="Arial" w:cs="Arial"/>
                  <w:sz w:val="20"/>
                  <w:szCs w:val="20"/>
                  <w:rPrChange w:id="29" w:author="David Halford (NESO)" w:date="2024-10-17T10:43:00Z">
                    <w:rPr>
                      <w:rStyle w:val="cf01"/>
                    </w:rPr>
                  </w:rPrChange>
                </w:rPr>
                <w:t xml:space="preserve"> with respect to their </w:t>
              </w:r>
              <w:r w:rsidRPr="00171CD0">
                <w:rPr>
                  <w:rStyle w:val="cf11"/>
                  <w:rFonts w:ascii="Arial" w:hAnsi="Arial" w:cs="Arial"/>
                  <w:sz w:val="20"/>
                  <w:szCs w:val="20"/>
                  <w:rPrChange w:id="30" w:author="David Halford (NESO)" w:date="2024-10-17T10:43:00Z">
                    <w:rPr>
                      <w:rStyle w:val="cf11"/>
                    </w:rPr>
                  </w:rPrChange>
                </w:rPr>
                <w:t>Control Centre</w:t>
              </w:r>
              <w:r w:rsidRPr="00171CD0">
                <w:rPr>
                  <w:rStyle w:val="cf01"/>
                  <w:rFonts w:ascii="Arial" w:hAnsi="Arial" w:cs="Arial"/>
                  <w:sz w:val="20"/>
                  <w:szCs w:val="20"/>
                  <w:rPrChange w:id="31" w:author="David Halford (NESO)" w:date="2024-10-17T10:43:00Z">
                    <w:rPr>
                      <w:rStyle w:val="cf01"/>
                    </w:rPr>
                  </w:rPrChange>
                </w:rPr>
                <w:t xml:space="preserve"> or Control Room and </w:t>
              </w:r>
              <w:r w:rsidRPr="00171CD0">
                <w:rPr>
                  <w:rStyle w:val="cf11"/>
                  <w:rFonts w:ascii="Arial" w:hAnsi="Arial" w:cs="Arial"/>
                  <w:sz w:val="20"/>
                  <w:szCs w:val="20"/>
                  <w:rPrChange w:id="32" w:author="David Halford (NESO)" w:date="2024-10-17T10:43:00Z">
                    <w:rPr>
                      <w:rStyle w:val="cf11"/>
                    </w:rPr>
                  </w:rPrChange>
                </w:rPr>
                <w:t>The Company</w:t>
              </w:r>
              <w:r w:rsidRPr="00171CD0">
                <w:rPr>
                  <w:rStyle w:val="cf01"/>
                  <w:rFonts w:ascii="Arial" w:hAnsi="Arial" w:cs="Arial"/>
                  <w:sz w:val="20"/>
                  <w:szCs w:val="20"/>
                  <w:rPrChange w:id="33" w:author="David Halford (NESO)" w:date="2024-10-17T10:43:00Z">
                    <w:rPr>
                      <w:rStyle w:val="cf01"/>
                    </w:rPr>
                  </w:rPrChange>
                </w:rPr>
                <w:t xml:space="preserve">, that facilitates the exchange of information between a </w:t>
              </w:r>
              <w:r w:rsidRPr="00171CD0">
                <w:rPr>
                  <w:rStyle w:val="cf11"/>
                  <w:rFonts w:ascii="Arial" w:hAnsi="Arial" w:cs="Arial"/>
                  <w:sz w:val="20"/>
                  <w:szCs w:val="20"/>
                  <w:rPrChange w:id="34" w:author="David Halford (NESO)" w:date="2024-10-17T10:43:00Z">
                    <w:rPr>
                      <w:rStyle w:val="cf11"/>
                    </w:rPr>
                  </w:rPrChange>
                </w:rPr>
                <w:t>User</w:t>
              </w:r>
              <w:r w:rsidRPr="00171CD0">
                <w:rPr>
                  <w:rStyle w:val="cf01"/>
                  <w:rFonts w:ascii="Arial" w:hAnsi="Arial" w:cs="Arial"/>
                  <w:sz w:val="20"/>
                  <w:szCs w:val="20"/>
                  <w:rPrChange w:id="35" w:author="David Halford (NESO)" w:date="2024-10-17T10:43:00Z">
                    <w:rPr>
                      <w:rStyle w:val="cf01"/>
                    </w:rPr>
                  </w:rPrChange>
                </w:rPr>
                <w:t xml:space="preserve"> and </w:t>
              </w:r>
              <w:r w:rsidRPr="00171CD0">
                <w:rPr>
                  <w:rStyle w:val="cf11"/>
                  <w:rFonts w:ascii="Arial" w:hAnsi="Arial" w:cs="Arial"/>
                  <w:sz w:val="20"/>
                  <w:szCs w:val="20"/>
                  <w:rPrChange w:id="36" w:author="David Halford (NESO)" w:date="2024-10-17T10:43:00Z">
                    <w:rPr>
                      <w:rStyle w:val="cf11"/>
                    </w:rPr>
                  </w:rPrChange>
                </w:rPr>
                <w:t>The Company</w:t>
              </w:r>
              <w:r w:rsidRPr="00171CD0">
                <w:rPr>
                  <w:rStyle w:val="cf01"/>
                  <w:rFonts w:ascii="Arial" w:hAnsi="Arial" w:cs="Arial"/>
                  <w:sz w:val="20"/>
                  <w:szCs w:val="20"/>
                  <w:rPrChange w:id="37" w:author="David Halford (NESO)" w:date="2024-10-17T10:43:00Z">
                    <w:rPr>
                      <w:rStyle w:val="cf01"/>
                    </w:rPr>
                  </w:rPrChange>
                </w:rPr>
                <w:t>.</w:t>
              </w:r>
            </w:ins>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lastRenderedPageBreak/>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CF5EC1">
        <w:trPr>
          <w:cantSplit/>
          <w:ins w:id="38" w:author="David Halford (NESO)" w:date="2024-10-07T10:49:00Z"/>
        </w:trPr>
        <w:tc>
          <w:tcPr>
            <w:tcW w:w="2297" w:type="dxa"/>
          </w:tcPr>
          <w:p w14:paraId="6965C03B" w14:textId="52FAFDF4" w:rsidR="00227AE4" w:rsidRPr="002510FF" w:rsidRDefault="005A27C2" w:rsidP="009871B0">
            <w:pPr>
              <w:pStyle w:val="Arial11Bold"/>
              <w:rPr>
                <w:ins w:id="39" w:author="David Halford (NESO)" w:date="2024-10-07T10:49:00Z"/>
                <w:rFonts w:cs="Arial"/>
              </w:rPr>
            </w:pPr>
            <w:ins w:id="40" w:author="David Halford (NESO)" w:date="2024-10-07T10:49:00Z">
              <w:r>
                <w:rPr>
                  <w:rFonts w:cs="Arial"/>
                </w:rPr>
                <w:t>Electronic Communication Platform</w:t>
              </w:r>
            </w:ins>
          </w:p>
        </w:tc>
        <w:tc>
          <w:tcPr>
            <w:tcW w:w="7221" w:type="dxa"/>
          </w:tcPr>
          <w:p w14:paraId="7F8C8127" w14:textId="677FE27D" w:rsidR="00227AE4" w:rsidRPr="002510FF" w:rsidRDefault="005A27C2" w:rsidP="009871B0">
            <w:pPr>
              <w:pStyle w:val="TableArial11"/>
              <w:rPr>
                <w:ins w:id="41" w:author="David Halford (NESO)" w:date="2024-10-07T10:49:00Z"/>
                <w:rFonts w:cs="Arial"/>
              </w:rPr>
            </w:pPr>
            <w:ins w:id="42" w:author="David Halford (NESO)" w:date="2024-10-07T10:50:00Z">
              <w:r>
                <w:rPr>
                  <w:rFonts w:cs="Arial"/>
                </w:rPr>
                <w:t>A</w:t>
              </w:r>
              <w:r w:rsidRPr="005A27C2">
                <w:rPr>
                  <w:rFonts w:cs="Arial"/>
                </w:rPr>
                <w:t xml:space="preserve">n information exchange platform established, provided, and maintained by </w:t>
              </w:r>
              <w:r w:rsidRPr="005A27C2">
                <w:rPr>
                  <w:rFonts w:cs="Arial"/>
                  <w:b/>
                  <w:bCs/>
                  <w:rPrChange w:id="43" w:author="David Halford (NESO)" w:date="2024-10-07T10:50:00Z">
                    <w:rPr>
                      <w:rFonts w:cs="Arial"/>
                    </w:rPr>
                  </w:rPrChange>
                </w:rPr>
                <w:t xml:space="preserve">The Company </w:t>
              </w:r>
              <w:r w:rsidRPr="005A27C2">
                <w:rPr>
                  <w:rFonts w:cs="Arial"/>
                </w:rPr>
                <w:t xml:space="preserve">that facilitates the exchange of information between a </w:t>
              </w:r>
              <w:r w:rsidRPr="005A27C2">
                <w:rPr>
                  <w:rFonts w:cs="Arial"/>
                  <w:b/>
                  <w:bCs/>
                  <w:rPrChange w:id="44" w:author="David Halford (NESO)" w:date="2024-10-07T10:50:00Z">
                    <w:rPr>
                      <w:rFonts w:cs="Arial"/>
                    </w:rPr>
                  </w:rPrChange>
                </w:rPr>
                <w:t>User</w:t>
              </w:r>
              <w:r w:rsidRPr="005A27C2">
                <w:rPr>
                  <w:rFonts w:cs="Arial"/>
                </w:rPr>
                <w:t xml:space="preserve"> and </w:t>
              </w:r>
              <w:r w:rsidRPr="005A27C2">
                <w:rPr>
                  <w:rFonts w:cs="Arial"/>
                  <w:b/>
                  <w:bCs/>
                  <w:rPrChange w:id="45" w:author="David Halford (NESO)" w:date="2024-10-07T10:50:00Z">
                    <w:rPr>
                      <w:rFonts w:cs="Arial"/>
                    </w:rPr>
                  </w:rPrChange>
                </w:rPr>
                <w:t>The Company</w:t>
              </w:r>
              <w:r w:rsidRPr="005A27C2">
                <w:rPr>
                  <w:rFonts w:cs="Arial"/>
                </w:rPr>
                <w:t>.</w:t>
              </w:r>
            </w:ins>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lastRenderedPageBreak/>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46"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46"/>
          </w:p>
        </w:tc>
        <w:tc>
          <w:tcPr>
            <w:tcW w:w="7221" w:type="dxa"/>
          </w:tcPr>
          <w:p w14:paraId="611268A9" w14:textId="49E96478" w:rsidR="009871B0" w:rsidRPr="007E0B31" w:rsidRDefault="009871B0" w:rsidP="009871B0">
            <w:pPr>
              <w:pStyle w:val="TableArial11"/>
              <w:rPr>
                <w:rFonts w:cs="Arial"/>
                <w:i/>
              </w:rPr>
            </w:pPr>
            <w:bookmarkStart w:id="47"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47"/>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lastRenderedPageBreak/>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48" w:name="_DV_C20"/>
            <w:r w:rsidRPr="007E0B31">
              <w:rPr>
                <w:rFonts w:cs="Arial"/>
              </w:rPr>
              <w:t xml:space="preserve">Final Operational Notification </w:t>
            </w:r>
            <w:r w:rsidRPr="007E0B31">
              <w:rPr>
                <w:rFonts w:cs="Arial"/>
                <w:b w:val="0"/>
              </w:rPr>
              <w:t>or</w:t>
            </w:r>
            <w:r w:rsidRPr="007E0B31">
              <w:rPr>
                <w:rFonts w:cs="Arial"/>
              </w:rPr>
              <w:t xml:space="preserve"> FON </w:t>
            </w:r>
            <w:bookmarkEnd w:id="48"/>
          </w:p>
        </w:tc>
        <w:tc>
          <w:tcPr>
            <w:tcW w:w="7221" w:type="dxa"/>
          </w:tcPr>
          <w:p w14:paraId="52B70B80" w14:textId="1AE703F3" w:rsidR="00F81D7C" w:rsidRPr="007E0B31" w:rsidRDefault="00F81D7C" w:rsidP="00F81D7C">
            <w:pPr>
              <w:pStyle w:val="TableArial11"/>
              <w:rPr>
                <w:rFonts w:cs="Arial"/>
              </w:rPr>
            </w:pPr>
            <w:bookmarkStart w:id="49"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9"/>
          </w:p>
          <w:p w14:paraId="534102FE" w14:textId="77777777" w:rsidR="00F81D7C" w:rsidRPr="007E0B31" w:rsidRDefault="00F81D7C" w:rsidP="00F81D7C">
            <w:pPr>
              <w:pStyle w:val="TableArial11"/>
              <w:ind w:left="567" w:hanging="567"/>
              <w:rPr>
                <w:rFonts w:cs="Arial"/>
              </w:rPr>
            </w:pPr>
            <w:bookmarkStart w:id="50" w:name="_DV_C22"/>
            <w:r w:rsidRPr="007E0B31">
              <w:rPr>
                <w:rFonts w:cs="Arial"/>
              </w:rPr>
              <w:t>(a)</w:t>
            </w:r>
            <w:r w:rsidRPr="007E0B31">
              <w:rPr>
                <w:rFonts w:cs="Arial"/>
              </w:rPr>
              <w:tab/>
              <w:t>with the Grid Code, (or where they apply, that relevant derogations have been granted), and</w:t>
            </w:r>
            <w:bookmarkEnd w:id="50"/>
          </w:p>
          <w:p w14:paraId="001CADC8" w14:textId="77777777" w:rsidR="00F81D7C" w:rsidRPr="007E0B31" w:rsidRDefault="00F81D7C" w:rsidP="00F81D7C">
            <w:pPr>
              <w:pStyle w:val="TableArial11"/>
              <w:ind w:left="567" w:hanging="567"/>
              <w:rPr>
                <w:rFonts w:cs="Arial"/>
              </w:rPr>
            </w:pPr>
            <w:bookmarkStart w:id="51"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1"/>
          </w:p>
          <w:p w14:paraId="67438D86" w14:textId="77777777" w:rsidR="00F81D7C" w:rsidRPr="007E0B31" w:rsidRDefault="00F81D7C" w:rsidP="00F81D7C">
            <w:pPr>
              <w:pStyle w:val="TableArial11"/>
              <w:rPr>
                <w:rFonts w:cs="Arial"/>
                <w:u w:val="single"/>
              </w:rPr>
            </w:pPr>
            <w:bookmarkStart w:id="52"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2"/>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5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3"/>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54" w:name="_DV_C25"/>
            <w:r w:rsidRPr="007E0B31">
              <w:rPr>
                <w:rFonts w:cs="Arial"/>
              </w:rPr>
              <w:t xml:space="preserve">Interim Operational Notification </w:t>
            </w:r>
            <w:r w:rsidRPr="007E0B31">
              <w:rPr>
                <w:rFonts w:cs="Arial"/>
                <w:b w:val="0"/>
              </w:rPr>
              <w:t>or</w:t>
            </w:r>
            <w:r w:rsidRPr="007E0B31">
              <w:rPr>
                <w:rFonts w:cs="Arial"/>
              </w:rPr>
              <w:t xml:space="preserve"> ION </w:t>
            </w:r>
            <w:bookmarkEnd w:id="54"/>
          </w:p>
        </w:tc>
        <w:tc>
          <w:tcPr>
            <w:tcW w:w="7221" w:type="dxa"/>
          </w:tcPr>
          <w:p w14:paraId="40D45ABF" w14:textId="409DC57C" w:rsidR="00F81D7C" w:rsidRPr="007E0B31" w:rsidRDefault="00F81D7C" w:rsidP="00F81D7C">
            <w:pPr>
              <w:pStyle w:val="TableArial11"/>
              <w:rPr>
                <w:rFonts w:cs="Arial"/>
              </w:rPr>
            </w:pPr>
            <w:bookmarkStart w:id="5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5"/>
          </w:p>
          <w:p w14:paraId="2DAA1BCB" w14:textId="77777777" w:rsidR="00F81D7C" w:rsidRPr="007E0B31" w:rsidRDefault="00F81D7C" w:rsidP="00F81D7C">
            <w:pPr>
              <w:pStyle w:val="TableArial11"/>
              <w:ind w:left="567" w:hanging="567"/>
              <w:rPr>
                <w:rFonts w:cs="Arial"/>
              </w:rPr>
            </w:pPr>
            <w:bookmarkStart w:id="56" w:name="_DV_C27"/>
            <w:r w:rsidRPr="007E0B31">
              <w:rPr>
                <w:rFonts w:cs="Arial"/>
              </w:rPr>
              <w:t>(a)</w:t>
            </w:r>
            <w:r w:rsidRPr="007E0B31">
              <w:rPr>
                <w:rFonts w:cs="Arial"/>
              </w:rPr>
              <w:tab/>
              <w:t xml:space="preserve">with the Grid Code, and </w:t>
            </w:r>
            <w:bookmarkEnd w:id="56"/>
          </w:p>
          <w:p w14:paraId="71F8FC61" w14:textId="77777777" w:rsidR="00F81D7C" w:rsidRPr="007E0B31" w:rsidRDefault="00F81D7C" w:rsidP="00F81D7C">
            <w:pPr>
              <w:pStyle w:val="TableArial11"/>
              <w:ind w:left="567" w:hanging="567"/>
              <w:rPr>
                <w:rFonts w:cs="Arial"/>
              </w:rPr>
            </w:pPr>
            <w:bookmarkStart w:id="5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7"/>
          </w:p>
          <w:p w14:paraId="77F719EF" w14:textId="77777777" w:rsidR="00F81D7C" w:rsidRPr="007E0B31" w:rsidRDefault="00F81D7C" w:rsidP="00F81D7C">
            <w:pPr>
              <w:pStyle w:val="TableArial11"/>
              <w:rPr>
                <w:rFonts w:cs="Arial"/>
                <w:u w:val="single"/>
              </w:rPr>
            </w:pPr>
            <w:bookmarkStart w:id="5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59"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9"/>
          </w:p>
        </w:tc>
        <w:tc>
          <w:tcPr>
            <w:tcW w:w="7221" w:type="dxa"/>
          </w:tcPr>
          <w:p w14:paraId="116937FB" w14:textId="55A25BAD" w:rsidR="00F81D7C" w:rsidRPr="007E0B31" w:rsidRDefault="00F81D7C" w:rsidP="00F81D7C">
            <w:pPr>
              <w:pStyle w:val="TableArial11"/>
              <w:rPr>
                <w:rFonts w:cs="Arial"/>
              </w:rPr>
            </w:pPr>
            <w:bookmarkStart w:id="6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0"/>
          </w:p>
          <w:p w14:paraId="0C9542F9" w14:textId="77777777" w:rsidR="00F81D7C" w:rsidRPr="007E0B31" w:rsidRDefault="00F81D7C" w:rsidP="00F81D7C">
            <w:pPr>
              <w:pStyle w:val="TableArial11"/>
              <w:ind w:left="567" w:hanging="567"/>
              <w:rPr>
                <w:rFonts w:cs="Arial"/>
              </w:rPr>
            </w:pPr>
            <w:bookmarkStart w:id="61" w:name="_DV_C36"/>
            <w:r w:rsidRPr="007E0B31">
              <w:rPr>
                <w:rFonts w:cs="Arial"/>
              </w:rPr>
              <w:t>(a)</w:t>
            </w:r>
            <w:r w:rsidRPr="007E0B31">
              <w:rPr>
                <w:rFonts w:cs="Arial"/>
              </w:rPr>
              <w:tab/>
              <w:t xml:space="preserve">with the provisions of the Grid Code specified in the notice, and </w:t>
            </w:r>
            <w:bookmarkEnd w:id="61"/>
          </w:p>
          <w:p w14:paraId="5536F311" w14:textId="77777777" w:rsidR="00F81D7C" w:rsidRPr="007E0B31" w:rsidRDefault="00F81D7C" w:rsidP="00F81D7C">
            <w:pPr>
              <w:pStyle w:val="TableArial11"/>
              <w:ind w:left="567" w:hanging="567"/>
              <w:rPr>
                <w:rFonts w:cs="Arial"/>
              </w:rPr>
            </w:pPr>
            <w:bookmarkStart w:id="62"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2"/>
          </w:p>
          <w:p w14:paraId="3817BE40" w14:textId="77777777" w:rsidR="00F81D7C" w:rsidRPr="007E0B31" w:rsidRDefault="00F81D7C" w:rsidP="00F81D7C">
            <w:pPr>
              <w:pStyle w:val="TableArial11"/>
              <w:rPr>
                <w:rFonts w:cs="Arial"/>
              </w:rPr>
            </w:pPr>
            <w:bookmarkStart w:id="63" w:name="_DV_C38"/>
            <w:r w:rsidRPr="007E0B31">
              <w:rPr>
                <w:rFonts w:cs="Arial"/>
              </w:rPr>
              <w:t xml:space="preserve">and specifying the </w:t>
            </w:r>
            <w:r w:rsidRPr="007E0B31">
              <w:rPr>
                <w:rFonts w:cs="Arial"/>
                <w:b/>
              </w:rPr>
              <w:t>Unresolved Issues</w:t>
            </w:r>
            <w:r w:rsidRPr="007E0B31">
              <w:rPr>
                <w:rFonts w:cs="Arial"/>
              </w:rPr>
              <w:t xml:space="preserve">. </w:t>
            </w:r>
            <w:bookmarkEnd w:id="63"/>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64" w:name="_DV_C39"/>
            <w:r w:rsidRPr="007E0B31">
              <w:rPr>
                <w:rFonts w:cs="Arial"/>
              </w:rPr>
              <w:t>Manufacturer’s Data &amp; Performance Report</w:t>
            </w:r>
            <w:bookmarkEnd w:id="64"/>
          </w:p>
        </w:tc>
        <w:tc>
          <w:tcPr>
            <w:tcW w:w="7221" w:type="dxa"/>
          </w:tcPr>
          <w:p w14:paraId="671DA193" w14:textId="02EFD935" w:rsidR="00F81D7C" w:rsidRPr="007E0B31" w:rsidRDefault="00F81D7C" w:rsidP="00F81D7C">
            <w:pPr>
              <w:pStyle w:val="TableArial11"/>
              <w:rPr>
                <w:rFonts w:cs="Arial"/>
              </w:rPr>
            </w:pPr>
            <w:bookmarkStart w:id="6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5"/>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lastRenderedPageBreak/>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lastRenderedPageBreak/>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lastRenderedPageBreak/>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lastRenderedPageBreak/>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lastRenderedPageBreak/>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66" w:name="_DV_C45"/>
            <w:r w:rsidRPr="007E0B31">
              <w:rPr>
                <w:rFonts w:cs="Arial"/>
              </w:rPr>
              <w:lastRenderedPageBreak/>
              <w:t>Notification of User’s Intention to Synchronise</w:t>
            </w:r>
            <w:bookmarkEnd w:id="66"/>
          </w:p>
        </w:tc>
        <w:tc>
          <w:tcPr>
            <w:tcW w:w="7221" w:type="dxa"/>
          </w:tcPr>
          <w:p w14:paraId="6ADCBD35" w14:textId="0DA3F6C9" w:rsidR="00F81D7C" w:rsidRPr="007E0B31" w:rsidRDefault="00F81D7C" w:rsidP="00F81D7C">
            <w:pPr>
              <w:pStyle w:val="TableArial11"/>
              <w:rPr>
                <w:rFonts w:cs="Arial"/>
              </w:rPr>
            </w:pPr>
            <w:bookmarkStart w:id="6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7"/>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7221" w:type="dxa"/>
          </w:tcPr>
          <w:p w14:paraId="1A8EAFDB" w14:textId="77777777" w:rsidR="00F81D7C" w:rsidRPr="007E0B31" w:rsidRDefault="00F81D7C" w:rsidP="00F81D7C">
            <w:pPr>
              <w:pStyle w:val="TableArial11"/>
              <w:rPr>
                <w:rFonts w:cs="Arial"/>
              </w:rPr>
            </w:pPr>
            <w:bookmarkStart w:id="6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68"/>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69" w:name="_DV_C41"/>
            <w:r w:rsidRPr="007E0B31">
              <w:rPr>
                <w:rFonts w:cs="Arial"/>
              </w:rPr>
              <w:t>Operational Notifications</w:t>
            </w:r>
            <w:bookmarkEnd w:id="69"/>
          </w:p>
        </w:tc>
        <w:tc>
          <w:tcPr>
            <w:tcW w:w="7221" w:type="dxa"/>
          </w:tcPr>
          <w:p w14:paraId="7D98A808" w14:textId="07D64618" w:rsidR="00F81D7C" w:rsidRPr="007E0B31" w:rsidRDefault="00F81D7C" w:rsidP="00F81D7C">
            <w:pPr>
              <w:pStyle w:val="TableArial11"/>
              <w:rPr>
                <w:rFonts w:cs="Arial"/>
              </w:rPr>
            </w:pPr>
            <w:bookmarkStart w:id="7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0"/>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lastRenderedPageBreak/>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lastRenderedPageBreak/>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lastRenderedPageBreak/>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lastRenderedPageBreak/>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lastRenderedPageBreak/>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7221" w:type="dxa"/>
          </w:tcPr>
          <w:p w14:paraId="3E1A2B55" w14:textId="61971953" w:rsidR="00F81D7C" w:rsidRPr="007E0B31" w:rsidRDefault="00F81D7C" w:rsidP="00F81D7C">
            <w:pPr>
              <w:pStyle w:val="TableArial11"/>
              <w:rPr>
                <w:rFonts w:cs="Arial"/>
              </w:rPr>
            </w:pPr>
            <w:bookmarkStart w:id="7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1"/>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7221" w:type="dxa"/>
          </w:tcPr>
          <w:p w14:paraId="62BA3C3F" w14:textId="7BBA8F9D" w:rsidR="00F81D7C" w:rsidRPr="007E0B31" w:rsidRDefault="00F81D7C" w:rsidP="00F81D7C">
            <w:pPr>
              <w:pStyle w:val="TableArial11"/>
              <w:rPr>
                <w:rFonts w:cs="Arial"/>
              </w:rPr>
            </w:pPr>
            <w:bookmarkStart w:id="7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72"/>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73" w:name="_DV_C47"/>
            <w:r w:rsidRPr="007E0B31">
              <w:rPr>
                <w:rFonts w:cs="Arial"/>
              </w:rPr>
              <w:t>Unresolved Issues</w:t>
            </w:r>
            <w:bookmarkEnd w:id="73"/>
          </w:p>
        </w:tc>
        <w:tc>
          <w:tcPr>
            <w:tcW w:w="7221" w:type="dxa"/>
          </w:tcPr>
          <w:p w14:paraId="12917A3C" w14:textId="564B64BE" w:rsidR="00F81D7C" w:rsidRPr="007E0B31" w:rsidRDefault="00F81D7C" w:rsidP="00F81D7C">
            <w:pPr>
              <w:pStyle w:val="TableArial11"/>
              <w:rPr>
                <w:rFonts w:cs="Arial"/>
              </w:rPr>
            </w:pPr>
            <w:bookmarkStart w:id="7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4"/>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75" w:name="_DV_C49"/>
            <w:r w:rsidRPr="007E0B31">
              <w:rPr>
                <w:rFonts w:cs="Arial"/>
              </w:rPr>
              <w:lastRenderedPageBreak/>
              <w:t>User Data File Structure</w:t>
            </w:r>
            <w:bookmarkEnd w:id="75"/>
          </w:p>
        </w:tc>
        <w:tc>
          <w:tcPr>
            <w:tcW w:w="7221" w:type="dxa"/>
          </w:tcPr>
          <w:p w14:paraId="475B944D" w14:textId="77258ADD" w:rsidR="00F81D7C" w:rsidRPr="007E0B31" w:rsidRDefault="00F81D7C" w:rsidP="00F81D7C">
            <w:pPr>
              <w:pStyle w:val="TableArial11"/>
              <w:rPr>
                <w:rFonts w:cs="Arial"/>
              </w:rPr>
            </w:pPr>
            <w:bookmarkStart w:id="7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6"/>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77" w:name="_DV_C51"/>
            <w:r w:rsidRPr="007E0B31">
              <w:rPr>
                <w:rFonts w:cs="Arial"/>
              </w:rPr>
              <w:t>User Self Certification of Compliance</w:t>
            </w:r>
            <w:bookmarkEnd w:id="77"/>
          </w:p>
        </w:tc>
        <w:tc>
          <w:tcPr>
            <w:tcW w:w="7221" w:type="dxa"/>
          </w:tcPr>
          <w:p w14:paraId="0B00A7D2" w14:textId="77777777" w:rsidR="00F81D7C" w:rsidRPr="007E0B31" w:rsidRDefault="00F81D7C" w:rsidP="00F81D7C">
            <w:pPr>
              <w:pStyle w:val="TableArial11"/>
              <w:rPr>
                <w:rFonts w:cs="Arial"/>
              </w:rPr>
            </w:pPr>
            <w:bookmarkStart w:id="78" w:name="_DV_C52"/>
            <w:r w:rsidRPr="007E0B31">
              <w:rPr>
                <w:rFonts w:cs="Arial"/>
              </w:rPr>
              <w:t>A certificate, in the form attached at CP.A.2</w:t>
            </w:r>
            <w:bookmarkStart w:id="79" w:name="_DV_C53"/>
            <w:bookmarkEnd w:id="7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0" w:name="_DV_C56"/>
            <w:bookmarkEnd w:id="7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0"/>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lastRenderedPageBreak/>
              <w:t>User System Entry Point</w:t>
            </w:r>
          </w:p>
        </w:tc>
        <w:tc>
          <w:tcPr>
            <w:tcW w:w="7221"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lastRenderedPageBreak/>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81"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8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15CF" w14:textId="77777777" w:rsidR="00257F96" w:rsidRDefault="00257F96" w:rsidP="008F1F3E">
      <w:pPr>
        <w:pStyle w:val="Header"/>
      </w:pPr>
      <w:r>
        <w:separator/>
      </w:r>
    </w:p>
  </w:endnote>
  <w:endnote w:type="continuationSeparator" w:id="0">
    <w:p w14:paraId="0F04A7DE" w14:textId="77777777" w:rsidR="00257F96" w:rsidRDefault="00257F96" w:rsidP="008F1F3E">
      <w:pPr>
        <w:pStyle w:val="Header"/>
      </w:pPr>
      <w:r>
        <w:continuationSeparator/>
      </w:r>
    </w:p>
  </w:endnote>
  <w:endnote w:type="continuationNotice" w:id="1">
    <w:p w14:paraId="215E6A99" w14:textId="77777777" w:rsidR="00257F96" w:rsidRDefault="00257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00C7" w14:textId="77777777" w:rsidR="00257F96" w:rsidRDefault="00257F96" w:rsidP="008F1F3E">
      <w:pPr>
        <w:pStyle w:val="Header"/>
      </w:pPr>
      <w:r>
        <w:separator/>
      </w:r>
    </w:p>
  </w:footnote>
  <w:footnote w:type="continuationSeparator" w:id="0">
    <w:p w14:paraId="7654C267" w14:textId="77777777" w:rsidR="00257F96" w:rsidRDefault="00257F96" w:rsidP="008F1F3E">
      <w:pPr>
        <w:pStyle w:val="Header"/>
      </w:pPr>
      <w:r>
        <w:continuationSeparator/>
      </w:r>
    </w:p>
  </w:footnote>
  <w:footnote w:type="continuationNotice" w:id="1">
    <w:p w14:paraId="63F90A44" w14:textId="77777777" w:rsidR="00257F96" w:rsidRDefault="00257F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EAB"/>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7C"/>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e3132a0-aaf2-4326-8928-c084593c093d">
      <UserInfo>
        <DisplayName/>
        <AccountId xsi:nil="true"/>
        <AccountType/>
      </UserInfo>
    </SharedWithUsers>
    <lcf76f155ced4ddcb4097134ff3c332f xmlns="6032ed8b-3e71-4b2f-ab7b-020545ac21c9">
      <Terms xmlns="http://schemas.microsoft.com/office/infopath/2007/PartnerControls"/>
    </lcf76f155ced4ddcb4097134ff3c332f>
    <MediaLengthInSeconds xmlns="6032ed8b-3e71-4b2f-ab7b-020545ac21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8" ma:contentTypeDescription="Create a new document." ma:contentTypeScope="" ma:versionID="c22746a6c9939223e228713b41a473d6">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a080ee674a173997ad38b12fed3e374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6032ed8b-3e71-4b2f-ab7b-020545ac21c9"/>
    <ds:schemaRef ds:uri="http://purl.org/dc/elements/1.1/"/>
    <ds:schemaRef ds:uri="http://schemas.microsoft.com/office/2006/metadata/properties"/>
    <ds:schemaRef ds:uri="2e3132a0-aaf2-4326-8928-c084593c093d"/>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cadce026-d35b-4a62-a2ee-1436bb44fb55"/>
    <ds:schemaRef ds:uri="http://www.w3.org/XML/1998/namespace"/>
    <ds:schemaRef ds:uri="http://purl.org/dc/dcmitype/"/>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AEA6F56B-112E-42D1-8EA2-D4E7C0DDB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88</Pages>
  <Words>35326</Words>
  <Characters>189110</Characters>
  <Application>Microsoft Office Word</Application>
  <DocSecurity>0</DocSecurity>
  <Lines>1575</Lines>
  <Paragraphs>447</Paragraphs>
  <ScaleCrop>false</ScaleCrop>
  <Company>National Grid</Company>
  <LinksUpToDate>false</LinksUpToDate>
  <CharactersWithSpaces>223989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David Halford (NESO)</cp:lastModifiedBy>
  <cp:revision>3</cp:revision>
  <cp:lastPrinted>2024-09-24T07:39:00Z</cp:lastPrinted>
  <dcterms:created xsi:type="dcterms:W3CDTF">2024-10-21T12:04:00Z</dcterms:created>
  <dcterms:modified xsi:type="dcterms:W3CDTF">2024-10-21T12:09:00Z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